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7938E4" w:rsidR="001C679D" w:rsidP="1BA90C9E" w:rsidRDefault="007938E4" w14:paraId="31BA953A" w14:textId="42668CCA">
      <w:pPr>
        <w:jc w:val="center"/>
        <w:rPr>
          <w:sz w:val="36"/>
          <w:szCs w:val="36"/>
        </w:rPr>
      </w:pPr>
      <w:r w:rsidRPr="1BA90C9E" w:rsidR="007938E4">
        <w:rPr>
          <w:sz w:val="36"/>
          <w:szCs w:val="36"/>
        </w:rPr>
        <w:t xml:space="preserve">Methodology </w:t>
      </w:r>
      <w:r w:rsidRPr="1BA90C9E" w:rsidR="00997935">
        <w:rPr>
          <w:sz w:val="36"/>
          <w:szCs w:val="36"/>
        </w:rPr>
        <w:t>for</w:t>
      </w:r>
      <w:r w:rsidRPr="1BA90C9E" w:rsidR="00997935">
        <w:rPr>
          <w:sz w:val="36"/>
          <w:szCs w:val="36"/>
        </w:rPr>
        <w:t xml:space="preserve"> </w:t>
      </w:r>
      <w:r w:rsidRPr="1BA90C9E" w:rsidR="007938E4">
        <w:rPr>
          <w:sz w:val="36"/>
          <w:szCs w:val="36"/>
        </w:rPr>
        <w:t>participatory flood mapping</w:t>
      </w:r>
    </w:p>
    <w:p w:rsidR="00D733A2" w:rsidP="1BA90C9E" w:rsidRDefault="00D733A2" w14:paraId="4A40B68C" w14:textId="460FC038">
      <w:pPr>
        <w:pStyle w:val="Heading2"/>
        <w:rPr>
          <w:lang w:val="en-US" w:eastAsia="en-US"/>
        </w:rPr>
      </w:pPr>
      <w:r w:rsidRPr="1BA90C9E" w:rsidR="00D733A2">
        <w:rPr>
          <w:lang w:val="en-US" w:eastAsia="en-US"/>
        </w:rPr>
        <w:t>Overview and purpose:</w:t>
      </w:r>
    </w:p>
    <w:p w:rsidR="007938E4" w:rsidP="1BA90C9E" w:rsidRDefault="007938E4" w14:paraId="5DFBAB3C" w14:textId="71DE10DE">
      <w:pPr>
        <w:spacing w:line="360" w:lineRule="auto"/>
        <w:jc w:val="both"/>
        <w:rPr>
          <w:rFonts w:ascii="Calibri Light" w:hAnsi="Calibri Light" w:eastAsia="等线 Light" w:cs="Times New Roman" w:asciiTheme="majorAscii" w:hAnsiTheme="majorAscii" w:eastAsiaTheme="majorEastAsia" w:cstheme="majorBidi"/>
          <w:sz w:val="24"/>
          <w:szCs w:val="24"/>
          <w:lang w:val="en-US" w:eastAsia="en-US"/>
        </w:rPr>
      </w:pPr>
      <w:r w:rsidRPr="1BA90C9E" w:rsidR="007938E4">
        <w:rPr>
          <w:rFonts w:ascii="Calibri Light" w:hAnsi="Calibri Light" w:eastAsia="等线 Light" w:cs="Times New Roman" w:asciiTheme="majorAscii" w:hAnsiTheme="majorAscii" w:eastAsiaTheme="majorEastAsia" w:cstheme="majorBidi"/>
          <w:sz w:val="24"/>
          <w:szCs w:val="24"/>
          <w:lang w:val="en-US" w:eastAsia="en-US"/>
        </w:rPr>
        <w:t xml:space="preserve">Participatory flood mapping </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engages</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7938E4">
        <w:rPr>
          <w:rFonts w:ascii="Calibri Light" w:hAnsi="Calibri Light" w:eastAsia="等线 Light" w:cs="Times New Roman" w:asciiTheme="majorAscii" w:hAnsiTheme="majorAscii" w:eastAsiaTheme="majorEastAsia" w:cstheme="majorBidi"/>
          <w:sz w:val="24"/>
          <w:szCs w:val="24"/>
          <w:lang w:val="en-US" w:eastAsia="en-US"/>
        </w:rPr>
        <w:t>local communities to delineate flood-affect</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ed extent on provided </w:t>
      </w:r>
      <w:proofErr w:type="spellStart"/>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basemaps</w:t>
      </w:r>
      <w:proofErr w:type="spellEnd"/>
      <w:r w:rsidRPr="1BA90C9E" w:rsidR="007938E4">
        <w:rPr>
          <w:rFonts w:ascii="Calibri Light" w:hAnsi="Calibri Light" w:eastAsia="等线 Light" w:cs="Times New Roman" w:asciiTheme="majorAscii" w:hAnsiTheme="majorAscii" w:eastAsiaTheme="majorEastAsia" w:cstheme="majorBidi"/>
          <w:sz w:val="24"/>
          <w:szCs w:val="24"/>
          <w:lang w:val="en-US" w:eastAsia="en-US"/>
        </w:rPr>
        <w:t>. The mapping outputs</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 xml:space="preserve"> were designed to</w:t>
      </w:r>
      <w:r w:rsidRPr="1BA90C9E" w:rsidR="007938E4">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quantify</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flood extent </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 xml:space="preserve">through </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data collected on the ground, allow assess</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ment of</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 the impacts of flooding on water point </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access</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and </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enable</w:t>
      </w:r>
      <w:r w:rsidRPr="1BA90C9E" w:rsidR="007938E4">
        <w:rPr>
          <w:rFonts w:ascii="Calibri Light" w:hAnsi="Calibri Light" w:eastAsia="等线 Light" w:cs="Times New Roman" w:asciiTheme="majorAscii" w:hAnsiTheme="majorAscii" w:eastAsiaTheme="majorEastAsia" w:cstheme="majorBidi"/>
          <w:sz w:val="24"/>
          <w:szCs w:val="24"/>
          <w:lang w:val="en-US" w:eastAsia="en-US"/>
        </w:rPr>
        <w:t xml:space="preserve"> comparison </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with </w:t>
      </w:r>
      <w:r w:rsidRPr="1BA90C9E" w:rsidR="007938E4">
        <w:rPr>
          <w:rFonts w:ascii="Calibri Light" w:hAnsi="Calibri Light" w:eastAsia="等线 Light" w:cs="Times New Roman" w:asciiTheme="majorAscii" w:hAnsiTheme="majorAscii" w:eastAsiaTheme="majorEastAsia" w:cstheme="majorBidi"/>
          <w:sz w:val="24"/>
          <w:szCs w:val="24"/>
          <w:lang w:val="en-US" w:eastAsia="en-US"/>
        </w:rPr>
        <w:t xml:space="preserve">flood </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extent </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derived from satellite images </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for </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accuracy </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assess</w:t>
      </w:r>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ment.</w:t>
      </w:r>
    </w:p>
    <w:p w:rsidRPr="00F132DE" w:rsidR="00D733A2" w:rsidP="1BA90C9E" w:rsidRDefault="00D733A2" w14:paraId="4F9CBD3F" w14:textId="36229213">
      <w:pPr>
        <w:pStyle w:val="Heading2"/>
        <w:rPr>
          <w:lang w:val="en-US" w:eastAsia="en-US"/>
        </w:rPr>
      </w:pPr>
      <w:r w:rsidRPr="1BA90C9E" w:rsidR="00D733A2">
        <w:rPr>
          <w:lang w:val="en-US" w:eastAsia="en-US"/>
        </w:rPr>
        <w:t>Data collection:</w:t>
      </w:r>
    </w:p>
    <w:p w:rsidR="00D733A2" w:rsidP="1BA90C9E" w:rsidRDefault="00F132DE" w14:paraId="2439DEE6" w14:textId="56993787">
      <w:pPr>
        <w:spacing w:line="360" w:lineRule="auto"/>
        <w:jc w:val="both"/>
        <w:rPr>
          <w:rFonts w:ascii="Calibri Light" w:hAnsi="Calibri Light" w:eastAsia="等线 Light" w:cs="Times New Roman" w:asciiTheme="majorAscii" w:hAnsiTheme="majorAscii" w:eastAsiaTheme="majorEastAsia" w:cstheme="majorBidi"/>
          <w:sz w:val="24"/>
          <w:szCs w:val="24"/>
          <w:lang w:val="en-US" w:eastAsia="en-US"/>
        </w:rPr>
      </w:pP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The</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participatory mapping campaign was conducted in September 2020 during the flood period in Northern Ghana. Eight</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flood-prone</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community sites were selected based on stakeholder consultation during the pre-field survey </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period. These selected </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sites were located in </w:t>
      </w:r>
      <w:proofErr w:type="spellStart"/>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Talensi</w:t>
      </w:r>
      <w:proofErr w:type="spellEnd"/>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and </w:t>
      </w:r>
      <w:proofErr w:type="spellStart"/>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Savelugu</w:t>
      </w:r>
      <w:proofErr w:type="spellEnd"/>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districts in the Upper Eastern Region and Northern regions of Ghana. </w:t>
      </w:r>
      <w:proofErr w:type="spellStart"/>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Colo</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u</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r</w:t>
      </w:r>
      <w:proofErr w:type="spellEnd"/>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w:t>
      </w:r>
      <w:proofErr w:type="spellStart"/>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basemaps</w:t>
      </w:r>
      <w:proofErr w:type="spellEnd"/>
      <w:r w:rsidRPr="1BA90C9E" w:rsidR="00A17F2B">
        <w:rPr>
          <w:rFonts w:ascii="Calibri Light" w:hAnsi="Calibri Light" w:eastAsia="等线 Light" w:cs="Times New Roman" w:asciiTheme="majorAscii" w:hAnsiTheme="majorAscii" w:eastAsiaTheme="majorEastAsia" w:cstheme="majorBidi"/>
          <w:sz w:val="24"/>
          <w:szCs w:val="24"/>
          <w:lang w:val="en-US" w:eastAsia="en-US"/>
        </w:rPr>
        <w:t xml:space="preserve"> from selected community sites</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were provided to draw exact flood extent. </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The </w:t>
      </w:r>
      <w:proofErr w:type="spellStart"/>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colo</w:t>
      </w:r>
      <w:r w:rsidRPr="1BA90C9E" w:rsidR="00997935">
        <w:rPr>
          <w:rFonts w:ascii="Calibri Light" w:hAnsi="Calibri Light" w:eastAsia="等线 Light" w:cs="Times New Roman" w:asciiTheme="majorAscii" w:hAnsiTheme="majorAscii" w:eastAsiaTheme="majorEastAsia" w:cstheme="majorBidi"/>
          <w:sz w:val="24"/>
          <w:szCs w:val="24"/>
          <w:lang w:val="en-US" w:eastAsia="en-US"/>
        </w:rPr>
        <w:t>u</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r</w:t>
      </w:r>
      <w:proofErr w:type="spellEnd"/>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 </w:t>
      </w:r>
      <w:proofErr w:type="spellStart"/>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basemaps</w:t>
      </w:r>
      <w:proofErr w:type="spellEnd"/>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 were </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generated from high-resolution Google satellite imagery with acquisition dates between 2016 and 2019,</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 with map scale range</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from 1:5,000 to 1:20,000</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In each of the eight sites, the local assembly men/women were invited to map the flooding extent. Assembly men/women are elected politicians familiar with the local environment and flood situation through interaction with the populations they represent. They were firstly asked to identify key facilities such hospitals and schools on the hardcopy </w:t>
      </w:r>
      <w:proofErr w:type="spellStart"/>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basemaps</w:t>
      </w:r>
      <w:proofErr w:type="spellEnd"/>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so that they could familiarize themselves with the map. They were then asked to delineate the extent of the maximum and the most recent flooded area using different </w:t>
      </w:r>
      <w:proofErr w:type="spellStart"/>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colo</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u</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rs</w:t>
      </w:r>
      <w:proofErr w:type="spellEnd"/>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w:t>
      </w:r>
      <w:r w:rsidRPr="1BA90C9E" w:rsidR="00FA23D2">
        <w:rPr>
          <w:rFonts w:ascii="Calibri Light" w:hAnsi="Calibri Light" w:eastAsia="等线 Light" w:cs="Times New Roman" w:asciiTheme="majorAscii" w:hAnsiTheme="majorAscii" w:eastAsiaTheme="majorEastAsia" w:cstheme="majorBidi"/>
          <w:sz w:val="24"/>
          <w:szCs w:val="24"/>
          <w:lang w:val="en-US" w:eastAsia="en-US"/>
        </w:rPr>
        <w:t xml:space="preserve"> Finally</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w:t>
      </w:r>
      <w:r w:rsidRPr="1BA90C9E" w:rsidR="00FA23D2">
        <w:rPr>
          <w:rFonts w:ascii="Calibri Light" w:hAnsi="Calibri Light" w:eastAsia="等线 Light" w:cs="Times New Roman" w:asciiTheme="majorAscii" w:hAnsiTheme="majorAscii" w:eastAsiaTheme="majorEastAsia" w:cstheme="majorBidi"/>
          <w:sz w:val="24"/>
          <w:szCs w:val="24"/>
          <w:lang w:val="en-US" w:eastAsia="en-US"/>
        </w:rPr>
        <w:t xml:space="preserve"> they were asked to draw locations of any water points such as </w:t>
      </w:r>
      <w:r w:rsidRPr="1BA90C9E" w:rsidR="00FA23D2">
        <w:rPr>
          <w:rFonts w:ascii="Calibri Light" w:hAnsi="Calibri Light" w:eastAsia="等线 Light" w:cs="Times New Roman" w:asciiTheme="majorAscii" w:hAnsiTheme="majorAscii" w:eastAsiaTheme="majorEastAsia" w:cstheme="majorBidi"/>
          <w:sz w:val="24"/>
          <w:szCs w:val="24"/>
          <w:lang w:val="en-US" w:eastAsia="en-US"/>
        </w:rPr>
        <w:t xml:space="preserve">shallow wells, boreholes </w:t>
      </w:r>
      <w:r w:rsidRPr="1BA90C9E" w:rsidR="00FA23D2">
        <w:rPr>
          <w:rFonts w:ascii="Calibri Light" w:hAnsi="Calibri Light" w:eastAsia="等线 Light" w:cs="Times New Roman" w:asciiTheme="majorAscii" w:hAnsiTheme="majorAscii" w:eastAsiaTheme="majorEastAsia" w:cstheme="majorBidi"/>
          <w:sz w:val="24"/>
          <w:szCs w:val="24"/>
          <w:lang w:val="en-US" w:eastAsia="en-US"/>
        </w:rPr>
        <w:t>that were affected by flooding.</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 The detailed protocol </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w:t>
      </w:r>
      <w:proofErr w:type="gramStart"/>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i.e.</w:t>
      </w:r>
      <w:proofErr w:type="gramEnd"/>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 the questions asked of respondents) </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for the</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participatory flood mapping exercise can be found in this dataset.</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w:t>
      </w:r>
    </w:p>
    <w:p w:rsidR="00D733A2" w:rsidP="1BA90C9E" w:rsidRDefault="00D733A2" w14:paraId="3699D4D4" w14:textId="66A649DE">
      <w:pPr>
        <w:pStyle w:val="Heading2"/>
        <w:rPr>
          <w:lang w:val="en-US" w:eastAsia="en-US"/>
        </w:rPr>
      </w:pPr>
      <w:r w:rsidRPr="1BA90C9E" w:rsidR="00D733A2">
        <w:rPr>
          <w:lang w:val="en-US" w:eastAsia="en-US"/>
        </w:rPr>
        <w:t>Data capture</w:t>
      </w:r>
      <w:r w:rsidRPr="1BA90C9E" w:rsidR="00D733A2">
        <w:rPr>
          <w:lang w:val="en-US" w:eastAsia="en-US"/>
        </w:rPr>
        <w:t xml:space="preserve"> and measures to preserve confidentiality</w:t>
      </w:r>
      <w:r w:rsidRPr="1BA90C9E" w:rsidR="00D733A2">
        <w:rPr>
          <w:lang w:val="en-US" w:eastAsia="en-US"/>
        </w:rPr>
        <w:t>:</w:t>
      </w:r>
    </w:p>
    <w:p w:rsidR="00D733A2" w:rsidP="1BA90C9E" w:rsidRDefault="00F132DE" w14:paraId="6EA97C4F" w14:textId="727CF027">
      <w:pPr>
        <w:spacing w:line="360" w:lineRule="auto"/>
        <w:jc w:val="both"/>
        <w:rPr>
          <w:rFonts w:ascii="Calibri Light" w:hAnsi="Calibri Light" w:eastAsia="等线 Light" w:cs="Times New Roman" w:asciiTheme="majorAscii" w:hAnsiTheme="majorAscii" w:eastAsiaTheme="majorEastAsia" w:cstheme="majorBidi"/>
          <w:sz w:val="24"/>
          <w:szCs w:val="24"/>
          <w:lang w:val="en-US" w:eastAsia="en-US"/>
        </w:rPr>
      </w:pP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The hardcopy </w:t>
      </w:r>
      <w:proofErr w:type="spellStart"/>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basemaps</w:t>
      </w:r>
      <w:proofErr w:type="spellEnd"/>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were then scanned, georeferenced</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 via linear transformation,</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xml:space="preserve"> and digitized using the QGIS software (version 3.16.0)</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The resultant</w:t>
      </w:r>
      <w:r w:rsidRPr="1BA90C9E" w:rsidR="00F20375">
        <w:rPr>
          <w:rFonts w:ascii="Calibri Light" w:hAnsi="Calibri Light" w:eastAsia="等线 Light" w:cs="Times New Roman" w:asciiTheme="majorAscii" w:hAnsiTheme="majorAscii" w:eastAsiaTheme="majorEastAsia" w:cstheme="majorBidi"/>
          <w:sz w:val="24"/>
          <w:szCs w:val="24"/>
          <w:lang w:val="en-US" w:eastAsia="en-US"/>
        </w:rPr>
        <w:t xml:space="preserve"> digitized </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shape files of</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flood extent </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polygon</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s</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 and points </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depicting</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affect</w:t>
      </w:r>
      <w:r w:rsidRPr="1BA90C9E" w:rsidR="00F20375">
        <w:rPr>
          <w:rFonts w:ascii="Calibri Light" w:hAnsi="Calibri Light" w:eastAsia="等线 Light" w:cs="Times New Roman" w:asciiTheme="majorAscii" w:hAnsiTheme="majorAscii" w:eastAsiaTheme="majorEastAsia" w:cstheme="majorBidi"/>
          <w:sz w:val="24"/>
          <w:szCs w:val="24"/>
          <w:lang w:val="en-US" w:eastAsia="en-US"/>
        </w:rPr>
        <w:t xml:space="preserve">ed water points can be found in this dataset. </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The map layers were checked for any comments or map features that might be disclosive prior to archivin</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g.</w:t>
      </w:r>
    </w:p>
    <w:p w:rsidR="00D733A2" w:rsidP="1BA90C9E" w:rsidRDefault="00D733A2" w14:paraId="285E6346" w14:textId="4DEE21CD">
      <w:pPr>
        <w:pStyle w:val="Heading2"/>
        <w:rPr>
          <w:lang w:val="en-US" w:eastAsia="en-US"/>
        </w:rPr>
      </w:pPr>
      <w:r w:rsidRPr="1BA90C9E" w:rsidR="00D733A2">
        <w:rPr>
          <w:lang w:val="en-US" w:eastAsia="en-US"/>
        </w:rPr>
        <w:t xml:space="preserve">Ethical review of human </w:t>
      </w:r>
      <w:proofErr w:type="gramStart"/>
      <w:r w:rsidRPr="1BA90C9E" w:rsidR="00D733A2">
        <w:rPr>
          <w:lang w:val="en-US" w:eastAsia="en-US"/>
        </w:rPr>
        <w:t>subjects</w:t>
      </w:r>
      <w:proofErr w:type="gramEnd"/>
      <w:r w:rsidRPr="1BA90C9E" w:rsidR="00D733A2">
        <w:rPr>
          <w:lang w:val="en-US" w:eastAsia="en-US"/>
        </w:rPr>
        <w:t xml:space="preserve"> work</w:t>
      </w:r>
    </w:p>
    <w:p w:rsidRPr="00F132DE" w:rsidR="00F132DE" w:rsidP="1BA90C9E" w:rsidRDefault="00104A84" w14:paraId="5DB6D2CC" w14:textId="46A25F4A">
      <w:pPr>
        <w:spacing w:line="360" w:lineRule="auto"/>
        <w:jc w:val="both"/>
        <w:rPr>
          <w:del w:author="Chengxiu Li" w:date="2021-09-09T16:01:19.412Z" w:id="1581579864"/>
          <w:rFonts w:ascii="Calibri Light" w:hAnsi="Calibri Light" w:eastAsia="等线 Light" w:cs="Times New Roman" w:asciiTheme="majorAscii" w:hAnsiTheme="majorAscii" w:eastAsiaTheme="majorEastAsia" w:cstheme="majorBidi"/>
          <w:sz w:val="24"/>
          <w:szCs w:val="24"/>
          <w:lang w:val="en-US" w:eastAsia="en-US"/>
        </w:rPr>
      </w:pP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To engage local informants </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for the</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 </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participatory mapping</w:t>
      </w:r>
      <w:r w:rsidRPr="1BA90C9E" w:rsidR="00104A84">
        <w:rPr>
          <w:rFonts w:ascii="Calibri Light" w:hAnsi="Calibri Light" w:eastAsia="等线 Light" w:cs="Times New Roman" w:asciiTheme="majorAscii" w:hAnsiTheme="majorAscii" w:eastAsiaTheme="majorEastAsia" w:cstheme="majorBidi"/>
          <w:sz w:val="24"/>
          <w:szCs w:val="24"/>
          <w:lang w:val="en-US" w:eastAsia="en-US"/>
        </w:rPr>
        <w:t xml:space="preserve"> exercise</w:t>
      </w:r>
      <w:r w:rsidRPr="1BA90C9E" w:rsidR="00F132DE">
        <w:rPr>
          <w:rFonts w:ascii="Calibri Light" w:hAnsi="Calibri Light" w:eastAsia="等线 Light" w:cs="Times New Roman" w:asciiTheme="majorAscii" w:hAnsiTheme="majorAscii" w:eastAsiaTheme="majorEastAsia" w:cstheme="majorBidi"/>
          <w:sz w:val="24"/>
          <w:szCs w:val="24"/>
          <w:lang w:val="en-US" w:eastAsia="en-US"/>
        </w:rPr>
        <w:t>, informed consent was sought from all human subjects, with ethical approval obtained from the Faculty of Environmental and Life Sciences ethical review committee, University of Southampton, UK (25/07/2020, Reference 54506.A2) and the Institutional Review Board of the Noguchi Memorial Institute for Medical Research, University of Ghana (04/03/2020, Reference NMIMR-IRB CPN 062/19-20).</w:t>
      </w:r>
      <w:r w:rsidRPr="1BA90C9E" w:rsidR="00D733A2">
        <w:rPr>
          <w:rFonts w:ascii="Calibri Light" w:hAnsi="Calibri Light" w:eastAsia="等线 Light" w:cs="Times New Roman" w:asciiTheme="majorAscii" w:hAnsiTheme="majorAscii" w:eastAsiaTheme="majorEastAsia" w:cstheme="majorBidi"/>
          <w:sz w:val="24"/>
          <w:szCs w:val="24"/>
          <w:lang w:val="en-US" w:eastAsia="en-US"/>
        </w:rPr>
        <w:t xml:space="preserve">  Participant consent was explicitly sought for data sharing.</w:t>
      </w:r>
    </w:p>
    <w:p w:rsidRPr="00F132DE" w:rsidR="007938E4" w:rsidRDefault="007938E4" w14:paraId="49C1CD53" w14:textId="77777777">
      <w:pPr>
        <w:rPr>
          <w:sz w:val="32"/>
          <w:lang w:val="en-US"/>
        </w:rPr>
      </w:pPr>
    </w:p>
    <w:sectPr w:rsidRPr="00F132DE" w:rsidR="007938E4">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tru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8E4"/>
    <w:rsid w:val="00104A84"/>
    <w:rsid w:val="007938E4"/>
    <w:rsid w:val="00997935"/>
    <w:rsid w:val="009B7EC0"/>
    <w:rsid w:val="00A17F2B"/>
    <w:rsid w:val="00C87051"/>
    <w:rsid w:val="00D733A2"/>
    <w:rsid w:val="00F132DE"/>
    <w:rsid w:val="00F20375"/>
    <w:rsid w:val="00FA2257"/>
    <w:rsid w:val="00FA23D2"/>
    <w:rsid w:val="0A9F25E1"/>
    <w:rsid w:val="1BA90C9E"/>
    <w:rsid w:val="1E178A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0B903"/>
  <w15:chartTrackingRefBased/>
  <w15:docId w15:val="{F7483D86-B26B-4521-A919-F7BCA443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rsid w:val="00D733A2"/>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D733A2"/>
    <w:rPr>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microsoft.com/office/2011/relationships/people" Target="people.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FCACA7CDB1E2438C39A39F3BCF17C4" ma:contentTypeVersion="10" ma:contentTypeDescription="Create a new document." ma:contentTypeScope="" ma:versionID="fd5108a1d23e7be9e9a3fa9934c8e947">
  <xsd:schema xmlns:xsd="http://www.w3.org/2001/XMLSchema" xmlns:xs="http://www.w3.org/2001/XMLSchema" xmlns:p="http://schemas.microsoft.com/office/2006/metadata/properties" xmlns:ns2="07cd270a-a5aa-483e-9536-18caefe9119d" xmlns:ns3="2cf9224a-a3bd-4fb8-aa36-3c762195e9cf" targetNamespace="http://schemas.microsoft.com/office/2006/metadata/properties" ma:root="true" ma:fieldsID="815867d392c309270eaa569d692b05c2" ns2:_="" ns3:_="">
    <xsd:import namespace="07cd270a-a5aa-483e-9536-18caefe9119d"/>
    <xsd:import namespace="2cf9224a-a3bd-4fb8-aa36-3c762195e9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cd270a-a5aa-483e-9536-18caefe91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f9224a-a3bd-4fb8-aa36-3c762195e9c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CC5CC9-8584-403C-9E85-198DC990175D}">
  <ds:schemaRefs>
    <ds:schemaRef ds:uri="http://schemas.microsoft.com/sharepoint/v3/contenttype/forms"/>
  </ds:schemaRefs>
</ds:datastoreItem>
</file>

<file path=customXml/itemProps2.xml><?xml version="1.0" encoding="utf-8"?>
<ds:datastoreItem xmlns:ds="http://schemas.openxmlformats.org/officeDocument/2006/customXml" ds:itemID="{4841E723-A7A1-4981-8AF0-0FD4D98D06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A6F9BD-4022-4A56-967B-81EB8D85A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cd270a-a5aa-483e-9536-18caefe9119d"/>
    <ds:schemaRef ds:uri="2cf9224a-a3bd-4fb8-aa36-3c762195e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Southampton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Chengxiu Li</dc:creator>
  <keywords/>
  <dc:description/>
  <lastModifiedBy>Chengxiu Li</lastModifiedBy>
  <revision>4</revision>
  <dcterms:created xsi:type="dcterms:W3CDTF">2021-09-05T19:11:00.0000000Z</dcterms:created>
  <dcterms:modified xsi:type="dcterms:W3CDTF">2021-09-09T16:01:38.4606331Z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0x01010058FCACA7CDB1E2438C39A39F3BCF17C4</vt:lpwstr>
  </property>
</Properties>
</file>